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630C7E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706313DF" w14:textId="7382C07A" w:rsidR="0087669C" w:rsidRPr="0071228E" w:rsidRDefault="00D75535" w:rsidP="00703492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Velké osobní</w:t>
      </w:r>
      <w:r w:rsidR="00703492" w:rsidRPr="0071228E">
        <w:rPr>
          <w:rFonts w:ascii="Arial" w:hAnsi="Arial" w:cs="Arial"/>
          <w:b/>
          <w:sz w:val="20"/>
        </w:rPr>
        <w:t xml:space="preserve"> vozidlo </w:t>
      </w:r>
      <w:r w:rsidR="0087669C">
        <w:rPr>
          <w:rFonts w:ascii="Arial" w:hAnsi="Arial" w:cs="Arial"/>
          <w:b/>
          <w:sz w:val="20"/>
        </w:rPr>
        <w:t>manažerské B</w:t>
      </w:r>
      <w:r w:rsidR="0009039B">
        <w:rPr>
          <w:rFonts w:ascii="Arial" w:hAnsi="Arial" w:cs="Arial"/>
          <w:b/>
          <w:sz w:val="20"/>
        </w:rPr>
        <w:t xml:space="preserve"> - </w:t>
      </w:r>
      <w:r w:rsidR="0009039B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DAFAB66" w14:textId="77777777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1F79B023" w14:textId="7C396FD8" w:rsidR="00703492" w:rsidRDefault="00703492" w:rsidP="00703492">
      <w:pPr>
        <w:spacing w:after="0"/>
        <w:rPr>
          <w:rFonts w:ascii="Arial" w:hAnsi="Arial" w:cs="Arial"/>
          <w:b/>
          <w:sz w:val="20"/>
        </w:rPr>
      </w:pPr>
    </w:p>
    <w:p w14:paraId="3C9D7E00" w14:textId="77777777" w:rsidR="007D73C7" w:rsidRDefault="007D73C7" w:rsidP="007D73C7">
      <w:pPr>
        <w:spacing w:after="0"/>
        <w:jc w:val="center"/>
        <w:rPr>
          <w:rFonts w:ascii="Arial" w:hAnsi="Arial" w:cs="Arial"/>
          <w:b/>
          <w:sz w:val="20"/>
        </w:rPr>
      </w:pPr>
    </w:p>
    <w:p w14:paraId="00F7A025" w14:textId="77777777" w:rsidR="007D73C7" w:rsidRDefault="007D73C7" w:rsidP="007D73C7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286E8CA" w14:textId="77777777" w:rsidR="007D73C7" w:rsidRPr="0071228E" w:rsidRDefault="007D73C7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776"/>
        <w:gridCol w:w="1780"/>
        <w:gridCol w:w="1543"/>
        <w:gridCol w:w="1249"/>
        <w:gridCol w:w="1584"/>
        <w:tblGridChange w:id="0">
          <w:tblGrid>
            <w:gridCol w:w="1690"/>
            <w:gridCol w:w="1776"/>
            <w:gridCol w:w="1780"/>
            <w:gridCol w:w="1543"/>
            <w:gridCol w:w="1249"/>
            <w:gridCol w:w="1584"/>
          </w:tblGrid>
        </w:tblGridChange>
      </w:tblGrid>
      <w:tr w:rsidR="00703492" w:rsidRPr="0071228E" w14:paraId="2A5E22A3" w14:textId="77777777" w:rsidTr="00703492">
        <w:trPr>
          <w:trHeight w:val="861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2F0DC98B" w:rsidR="00703492" w:rsidRPr="0071228E" w:rsidRDefault="00CB01DA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BD0B67" w:rsidRPr="0071228E" w14:paraId="08625D08" w14:textId="77777777" w:rsidTr="00F23536">
        <w:trPr>
          <w:trHeight w:val="288"/>
        </w:trPr>
        <w:tc>
          <w:tcPr>
            <w:tcW w:w="2726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BD0B67" w:rsidRPr="0071228E" w:rsidRDefault="00BD0B67" w:rsidP="00BD0B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71808B19" w:rsidR="00BD0B67" w:rsidRPr="0071228E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4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90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BD0B67" w:rsidRPr="0071228E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0291E8CC" w:rsidR="00BD0B67" w:rsidRPr="004C3792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A68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A68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0B67" w:rsidRPr="0071228E" w14:paraId="6811AAA5" w14:textId="77777777" w:rsidTr="00F23536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4AE9D1E4" w:rsidR="00BD0B67" w:rsidRPr="0061014F" w:rsidRDefault="00BD0B67" w:rsidP="00BD0B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4725306B" w:rsidR="00BD0B67" w:rsidRPr="0061014F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BD0B67" w:rsidRPr="0071228E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329C96CD" w:rsidR="00BD0B67" w:rsidRPr="004C3792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A68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A68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0B67" w:rsidRPr="0071228E" w14:paraId="22955E4D" w14:textId="77777777" w:rsidTr="00F23536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BD0B67" w:rsidRPr="0061014F" w:rsidRDefault="00BD0B67" w:rsidP="00BD0B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7777777" w:rsidR="00BD0B67" w:rsidRPr="0061014F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1 500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BD0B67" w:rsidRPr="0071228E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3C521543" w:rsidR="00BD0B67" w:rsidRPr="004C3792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A68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A68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0B67" w:rsidRPr="0071228E" w14:paraId="12D29C73" w14:textId="77777777" w:rsidTr="00F23536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BD0B67" w:rsidRPr="0061014F" w:rsidRDefault="00BD0B67" w:rsidP="00BD0B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BD0B67" w:rsidRPr="0061014F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BD0B67" w:rsidRPr="0071228E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34066D34" w:rsidR="00BD0B67" w:rsidRPr="004C3792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A68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A68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0B67" w:rsidRPr="0071228E" w14:paraId="34299C35" w14:textId="77777777" w:rsidTr="00F23536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8D0F8D5" w:rsidR="00BD0B67" w:rsidRPr="0061014F" w:rsidRDefault="00BD0B67" w:rsidP="00BD0B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7777777" w:rsidR="00BD0B67" w:rsidRPr="0061014F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610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BD0B67" w:rsidRPr="0071228E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759830C4" w:rsidR="00BD0B67" w:rsidRPr="004C3792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A68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A68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0B67" w:rsidRPr="0071228E" w14:paraId="2EF7DB0E" w14:textId="77777777" w:rsidTr="00F23536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BD0B67" w:rsidRPr="0061014F" w:rsidRDefault="00BD0B67" w:rsidP="00BD0B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252D529D" w:rsidR="00BD0B67" w:rsidRPr="0061014F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13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BD0B67" w:rsidRPr="0071228E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7F03A" w14:textId="6A93B6FA" w:rsidR="00BD0B67" w:rsidRPr="004C3792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A68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A68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087885" w:rsidRPr="0071228E" w14:paraId="29400D5C" w14:textId="77777777" w:rsidTr="00A34A1C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087885" w:rsidRPr="0061014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306BB491" w:rsidR="00087885" w:rsidRPr="0061014F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087885" w:rsidRPr="0071228E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18F549ED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172DA0E3" w14:textId="77777777" w:rsidTr="00A34A1C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087885" w:rsidRPr="0061014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688D9BAC" w:rsidR="00087885" w:rsidRPr="0061014F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7401DF">
              <w:rPr>
                <w:rFonts w:ascii="Arial" w:hAnsi="Arial" w:cs="Arial"/>
                <w:noProof w:val="0"/>
                <w:color w:val="000000"/>
                <w:sz w:val="20"/>
              </w:rPr>
              <w:t>470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087885" w:rsidRPr="0071228E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118B4" w14:textId="4AF2DD93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1D50B697" w14:textId="77777777" w:rsidTr="00A34A1C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087885" w:rsidRPr="0061014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7777777" w:rsidR="00087885" w:rsidRPr="0061014F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Nafta   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087885" w:rsidRPr="0071228E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AD881" w14:textId="2B9BEE3C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3279E1E3" w14:textId="77777777" w:rsidTr="00A34A1C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087885" w:rsidRPr="0061014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77777777" w:rsidR="00087885" w:rsidRPr="0061014F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1 950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087885" w:rsidRPr="0071228E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1A28A5AC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56C07EDF" w14:textId="77777777" w:rsidTr="00A34A1C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D26ECC7" w:rsidR="00087885" w:rsidRPr="008C6301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8C6301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15410814" w:rsidR="00087885" w:rsidRPr="0061014F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087885" w:rsidRPr="0071228E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54F33001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1AEF9945" w14:textId="77777777" w:rsidTr="00532DF6">
        <w:tblPrEx>
          <w:tblW w:w="5000" w:type="pct"/>
          <w:tblCellMar>
            <w:left w:w="70" w:type="dxa"/>
            <w:right w:w="70" w:type="dxa"/>
          </w:tblCellMar>
          <w:tblPrExChange w:id="1" w:author="Kotolanová, Nicola" w:date="2022-12-12T13:59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" w:author="Kotolanová, Nicola" w:date="2022-12-12T13:59:00Z"/>
          <w:trPrChange w:id="3" w:author="Kotolanová, Nicola" w:date="2022-12-12T13:59:00Z">
            <w:trPr>
              <w:trHeight w:val="288"/>
            </w:trPr>
          </w:trPrChange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4" w:author="Kotolanová, Nicola" w:date="2022-12-12T13:59:00Z">
              <w:tcPr>
                <w:tcW w:w="2726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7CC2C7D5" w14:textId="463B32C8" w:rsidR="005D0E0A" w:rsidRPr="002808A2" w:rsidRDefault="005D0E0A" w:rsidP="005D0E0A">
            <w:pPr>
              <w:pStyle w:val="Normlnweb"/>
              <w:rPr>
                <w:ins w:id="5" w:author="Kotolanová, Nicola" w:date="2022-12-12T13:59:00Z"/>
                <w:rPrChange w:id="6" w:author="Kotolanová, Nicola" w:date="2022-12-12T13:59:00Z">
                  <w:rPr>
                    <w:ins w:id="7" w:author="Kotolanová, Nicola" w:date="2022-12-12T13:59:00Z"/>
                    <w:rFonts w:ascii="Arial" w:hAnsi="Arial" w:cs="Arial"/>
                    <w:bCs/>
                    <w:noProof w:val="0"/>
                    <w:color w:val="000000"/>
                    <w:sz w:val="20"/>
                  </w:rPr>
                </w:rPrChange>
              </w:rPr>
              <w:pPrChange w:id="8" w:author="Kotolanová, Nicola" w:date="2022-12-12T13:59:00Z">
                <w:pPr>
                  <w:shd w:val="clear" w:color="auto" w:fill="FFFFFF" w:themeFill="background1"/>
                  <w:spacing w:after="0"/>
                </w:pPr>
              </w:pPrChange>
            </w:pPr>
            <w:ins w:id="9" w:author="Kotolanová, Nicola" w:date="2022-12-12T13:59:00Z">
              <w:r>
                <w:t>Emisní norma platná v době dodání vozidla</w:t>
              </w:r>
            </w:ins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0" w:author="Kotolanová, Nicola" w:date="2022-12-12T13:59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57792B1E" w14:textId="2E5A09CE" w:rsidR="005D0E0A" w:rsidRPr="005D0E0A" w:rsidRDefault="005D0E0A" w:rsidP="005D0E0A">
            <w:pPr>
              <w:pStyle w:val="Normlnweb"/>
              <w:rPr>
                <w:ins w:id="11" w:author="Kotolanová, Nicola" w:date="2022-12-12T13:59:00Z"/>
                <w:rPrChange w:id="12" w:author="Kotolanová, Nicola" w:date="2022-12-12T13:59:00Z">
                  <w:rPr>
                    <w:ins w:id="13" w:author="Kotolanová, Nicola" w:date="2022-12-12T13:59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14" w:author="Kotolanová, Nicola" w:date="2022-12-12T13:59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5" w:author="Kotolanová, Nicola" w:date="2022-12-12T13:59:00Z">
              <w:r>
                <w:t>min. EURO 6</w:t>
              </w:r>
            </w:ins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6" w:author="Kotolanová, Nicola" w:date="2022-12-12T13:59:00Z">
              <w:tcPr>
                <w:tcW w:w="64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5E77F7BC" w14:textId="737A233C" w:rsidR="005D0E0A" w:rsidRPr="0071228E" w:rsidRDefault="005D0E0A" w:rsidP="005D0E0A">
            <w:pPr>
              <w:shd w:val="clear" w:color="auto" w:fill="FFFFFF" w:themeFill="background1"/>
              <w:spacing w:after="0"/>
              <w:jc w:val="center"/>
              <w:rPr>
                <w:ins w:id="17" w:author="Kotolanová, Nicola" w:date="2022-12-12T13:59:00Z"/>
                <w:rFonts w:ascii="Arial" w:hAnsi="Arial" w:cs="Arial"/>
                <w:noProof w:val="0"/>
                <w:color w:val="000000"/>
                <w:sz w:val="20"/>
              </w:rPr>
            </w:pPr>
            <w:ins w:id="18" w:author="Kotolanová, Nicola" w:date="2022-12-12T13:59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9" w:author="Kotolanová, Nicola" w:date="2022-12-12T13:59:00Z">
              <w:tcPr>
                <w:tcW w:w="82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3B67DF55" w14:textId="2FA6AC16" w:rsidR="005D0E0A" w:rsidRPr="00030C17" w:rsidRDefault="005D0E0A" w:rsidP="005D0E0A">
            <w:pPr>
              <w:shd w:val="clear" w:color="auto" w:fill="FFFFFF" w:themeFill="background1"/>
              <w:spacing w:after="0"/>
              <w:jc w:val="center"/>
              <w:rPr>
                <w:ins w:id="20" w:author="Kotolanová, Nicola" w:date="2022-12-12T13:59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1" w:author="Kotolanová, Nicola" w:date="2022-12-12T13:59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5D0E0A" w:rsidRPr="0071228E" w14:paraId="0E64969B" w14:textId="77777777" w:rsidTr="00C474EC">
        <w:tblPrEx>
          <w:tblW w:w="5000" w:type="pct"/>
          <w:tblCellMar>
            <w:left w:w="70" w:type="dxa"/>
            <w:right w:w="70" w:type="dxa"/>
          </w:tblCellMar>
          <w:tblPrExChange w:id="22" w:author="Kotolanová, Nicola" w:date="2022-12-12T13:59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3" w:author="Kotolanová, Nicola" w:date="2022-12-12T13:59:00Z"/>
          <w:trPrChange w:id="24" w:author="Kotolanová, Nicola" w:date="2022-12-12T13:59:00Z">
            <w:trPr>
              <w:trHeight w:val="288"/>
            </w:trPr>
          </w:trPrChange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25" w:author="Kotolanová, Nicola" w:date="2022-12-12T13:59:00Z">
              <w:tcPr>
                <w:tcW w:w="2726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56C0931B" w14:textId="504CAC21" w:rsidR="005D0E0A" w:rsidRPr="008C6301" w:rsidRDefault="005D0E0A" w:rsidP="005D0E0A">
            <w:pPr>
              <w:shd w:val="clear" w:color="auto" w:fill="FFFFFF" w:themeFill="background1"/>
              <w:spacing w:after="0"/>
              <w:rPr>
                <w:ins w:id="26" w:author="Kotolanová, Nicola" w:date="2022-12-12T13:59:00Z"/>
                <w:rFonts w:ascii="Arial" w:hAnsi="Arial" w:cs="Arial"/>
                <w:bCs/>
                <w:noProof w:val="0"/>
                <w:color w:val="000000"/>
                <w:sz w:val="20"/>
              </w:rPr>
            </w:pPr>
            <w:ins w:id="27" w:author="Kotolanová, Nicola" w:date="2022-12-12T14:00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28" w:author="Kotolanová, Nicola" w:date="2022-12-12T13:59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34D850FF" w14:textId="70222B66" w:rsidR="005D0E0A" w:rsidRPr="0061014F" w:rsidRDefault="005D0E0A" w:rsidP="005D0E0A">
            <w:pPr>
              <w:shd w:val="clear" w:color="auto" w:fill="FFFFFF" w:themeFill="background1"/>
              <w:spacing w:after="0"/>
              <w:jc w:val="center"/>
              <w:rPr>
                <w:ins w:id="29" w:author="Kotolanová, Nicola" w:date="2022-12-12T13:59:00Z"/>
                <w:rFonts w:ascii="Arial" w:hAnsi="Arial" w:cs="Arial"/>
                <w:noProof w:val="0"/>
                <w:color w:val="000000"/>
                <w:sz w:val="20"/>
              </w:rPr>
            </w:pPr>
            <w:ins w:id="30" w:author="Kotolanová, Nicola" w:date="2022-12-12T14:00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1" w:author="Kotolanová, Nicola" w:date="2022-12-12T13:59:00Z">
              <w:tcPr>
                <w:tcW w:w="64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69A80679" w14:textId="649DB690" w:rsidR="005D0E0A" w:rsidRPr="0071228E" w:rsidRDefault="005D0E0A" w:rsidP="005D0E0A">
            <w:pPr>
              <w:shd w:val="clear" w:color="auto" w:fill="FFFFFF" w:themeFill="background1"/>
              <w:spacing w:after="0"/>
              <w:jc w:val="center"/>
              <w:rPr>
                <w:ins w:id="32" w:author="Kotolanová, Nicola" w:date="2022-12-12T13:59:00Z"/>
                <w:rFonts w:ascii="Arial" w:hAnsi="Arial" w:cs="Arial"/>
                <w:noProof w:val="0"/>
                <w:color w:val="000000"/>
                <w:sz w:val="20"/>
              </w:rPr>
            </w:pPr>
            <w:ins w:id="33" w:author="Kotolanová, Nicola" w:date="2022-12-12T13:59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4" w:author="Kotolanová, Nicola" w:date="2022-12-12T13:59:00Z">
              <w:tcPr>
                <w:tcW w:w="82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E0D46DE" w14:textId="1171A7BA" w:rsidR="005D0E0A" w:rsidRPr="00030C17" w:rsidRDefault="005D0E0A" w:rsidP="005D0E0A">
            <w:pPr>
              <w:shd w:val="clear" w:color="auto" w:fill="FFFFFF" w:themeFill="background1"/>
              <w:spacing w:after="0"/>
              <w:jc w:val="center"/>
              <w:rPr>
                <w:ins w:id="35" w:author="Kotolanová, Nicola" w:date="2022-12-12T13:59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36" w:author="Kotolanová, Nicola" w:date="2022-12-12T13:59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5D0E0A" w:rsidRPr="0071228E" w14:paraId="05D2E4C4" w14:textId="77777777" w:rsidTr="00CF3ACC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64BFF390" w:rsidR="005D0E0A" w:rsidRPr="00703492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2B6600AD" w:rsidR="005D0E0A" w:rsidRPr="007034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84CB0" w14:textId="2CF9BA13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0B0585F9" w14:textId="77777777" w:rsidTr="00CF3ACC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372299B" w14:textId="76E93E11" w:rsidR="005D0E0A" w:rsidRPr="00703492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Pohon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2CE84" w14:textId="1BAC887B" w:rsidR="005D0E0A" w:rsidRPr="00FA3D78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FA3D78">
              <w:rPr>
                <w:rFonts w:ascii="Arial" w:hAnsi="Arial" w:cs="Arial"/>
                <w:noProof w:val="0"/>
                <w:color w:val="000000" w:themeColor="text1"/>
                <w:sz w:val="20"/>
              </w:rPr>
              <w:t>4x4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9620F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3DDEC" w14:textId="37498EBC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339AB7F7" w14:textId="77777777" w:rsidTr="00FA3D78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EA15DE7" w:rsidR="005D0E0A" w:rsidRPr="0071228E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A07D0" w14:textId="5FDF246B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46173668" w14:textId="77777777" w:rsidTr="00FA3D78">
        <w:trPr>
          <w:trHeight w:val="288"/>
        </w:trPr>
        <w:tc>
          <w:tcPr>
            <w:tcW w:w="8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79A7416C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79AD7160" w14:textId="77777777" w:rsidTr="00FA3D78">
        <w:trPr>
          <w:trHeight w:val="288"/>
        </w:trPr>
        <w:tc>
          <w:tcPr>
            <w:tcW w:w="8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1F62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Provedení </w:t>
            </w:r>
            <w:proofErr w:type="spellStart"/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Combi</w:t>
            </w:r>
            <w:proofErr w:type="spellEnd"/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9FC9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A9CE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FF7C2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C8F6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A4607" w14:textId="34BF53D8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7F4A80B9" w14:textId="77777777" w:rsidTr="00FA3D78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59E67" w14:textId="33A18FA7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524CB069" w14:textId="77777777" w:rsidTr="00FA3D78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06124B24" w:rsidR="005D0E0A" w:rsidRPr="0071228E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E6241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 </w:t>
            </w:r>
            <w:r w:rsidRPr="00AE6241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AE6241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CEB54" w14:textId="5C90C0A6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349ECFE4" w14:textId="77777777" w:rsidTr="00FA3D78">
        <w:trPr>
          <w:trHeight w:val="529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BC199" w14:textId="0E937368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1D420BF7" w14:textId="77777777" w:rsidTr="00703492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5D0E0A" w:rsidRPr="00703492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5D0E0A" w:rsidRPr="007034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5D0E0A" w:rsidRPr="007034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A12DB" w14:textId="3CE60A11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FF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50DB2EC2" w14:textId="77777777" w:rsidTr="00703492">
        <w:trPr>
          <w:trHeight w:val="861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3CA6A01" w:rsidR="005D0E0A" w:rsidRPr="0071228E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5D0E0A" w:rsidRPr="0071228E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5D0E0A" w:rsidRPr="0071228E" w14:paraId="6BBA5012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9DB25B" w14:textId="5B783F08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Elektronická</w:t>
            </w: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proofErr w:type="spellStart"/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dvouzónová</w:t>
            </w:r>
            <w:proofErr w:type="spellEnd"/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klimatizace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F36C" w14:textId="017CD873" w:rsidR="005D0E0A" w:rsidRPr="00FA3D78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630E63B6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9EBA92" w14:textId="2FD44C0D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Kolenní airbag řidiče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641F0399" w:rsidR="005D0E0A" w:rsidRPr="00FA3D78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6972D9BE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397005" w14:textId="3CAB0933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Zadní loketní opěrka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0557B576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0A0ED058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18435C" w14:textId="088CC2D8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Elektrická parkovací brzda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7447C2FC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721B638A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55B8533" w14:textId="5B056B5D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Elektronický stabilizující s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y</w:t>
            </w: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stém ESC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07B69C2D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1F478E51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FC6ACC1" w14:textId="0DCB7272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Akustická přední a boční skla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1877DC82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5AB4D11A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0FE2D3" w14:textId="7A34BCDB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Zadní parkovací kamera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1503EBB9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2C09B97B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C6B86C" w14:textId="1B4AEED3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Zrcátka el</w:t>
            </w:r>
            <w:r>
              <w:rPr>
                <w:rFonts w:ascii="Arial" w:hAnsi="Arial" w:cs="Arial"/>
                <w:color w:val="000000"/>
                <w:sz w:val="20"/>
              </w:rPr>
              <w:t>ektornicky nastavitelná a sklopná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324E4BCD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7023676D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1D61E1" w14:textId="2A606535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Autorádio s displejem min,</w:t>
            </w:r>
            <w:r w:rsidRPr="006D64EC">
              <w:rPr>
                <w:rFonts w:ascii="Arial" w:hAnsi="Arial" w:cs="Arial"/>
                <w:color w:val="000000"/>
                <w:sz w:val="20"/>
              </w:rPr>
              <w:t xml:space="preserve"> 8´´ s</w:t>
            </w:r>
            <w:r>
              <w:rPr>
                <w:rFonts w:ascii="Arial" w:hAnsi="Arial" w:cs="Arial"/>
                <w:color w:val="000000"/>
                <w:sz w:val="20"/>
              </w:rPr>
              <w:t> </w:t>
            </w:r>
            <w:r w:rsidRPr="006D64EC">
              <w:rPr>
                <w:rFonts w:ascii="Arial" w:hAnsi="Arial" w:cs="Arial"/>
                <w:color w:val="000000"/>
                <w:sz w:val="20"/>
              </w:rPr>
              <w:t>navigací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a handsfree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2F492B96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38880174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43C466" w14:textId="2D5B5B87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Adaptivní tempomat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6E11F2A3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34CF61AB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AC9B3A" w14:textId="396DCBE0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Střešní nosič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podélný ( hagus)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3F864703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0736F320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1BBD99" w14:textId="3113125D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Dešťový senzor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pro automatické rozsvícení světel a zapnutí stěračů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6661DD65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29F9E1A3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688E4" w14:textId="36F07F3E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Asistent rozpoznání únavy řidiče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2536FB9A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5242E823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251FFDB" w14:textId="434E3754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USB vpředu a vzadu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5D39E6B9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6E01FBAF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D07442" w14:textId="2AAD6822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Parkovací senzory vpředu a vzadu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094F01A1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470CAD10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D215392" w14:textId="5980B94A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Vyhřívání předních a zadních sedadel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5358467E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537222B6" w14:textId="77777777" w:rsidTr="00451AF7">
        <w:trPr>
          <w:trHeight w:val="300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58161B" w14:textId="7BAA7326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Přední mlhové světlomety s </w:t>
            </w:r>
            <w:r w:rsidRPr="006D64EC">
              <w:rPr>
                <w:rFonts w:ascii="Arial" w:hAnsi="Arial" w:cs="Arial"/>
                <w:color w:val="000000"/>
                <w:sz w:val="20"/>
              </w:rPr>
              <w:t>s</w:t>
            </w:r>
            <w:r>
              <w:rPr>
                <w:rFonts w:ascii="Arial" w:hAnsi="Arial" w:cs="Arial"/>
                <w:color w:val="000000"/>
                <w:sz w:val="20"/>
              </w:rPr>
              <w:t> přisvětlením do zatáčky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033908E4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47F288CA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CAA87F7" w14:textId="599EF3A8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LED hlavní světlomety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09020430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54F7A853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769B4E" w14:textId="7917D912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Zadní LED světlomety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72C7A3C9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4D960B24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317C63D" w14:textId="57B87759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Nabíjecí box pro smartphone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7F4A3C35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71228E" w14:paraId="5C7CE3DF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1A3907" w14:textId="3013D7E7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Tažné zařízení sklopné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4B85A6D2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9657EA" w14:paraId="65B9E908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ACFCF44" w14:textId="6B94962A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B</w:t>
            </w:r>
            <w:r w:rsidRPr="006D64EC">
              <w:rPr>
                <w:rFonts w:ascii="Arial" w:hAnsi="Arial" w:cs="Arial"/>
                <w:color w:val="000000"/>
                <w:sz w:val="20"/>
              </w:rPr>
              <w:t>ezklíčkové zamykání a startování s alarmem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6216A9AA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9657EA" w14:paraId="35003861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82DC3E1" w14:textId="58D57BAA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Interiér kůže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/látka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00391D01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9657EA" w14:paraId="4BF57014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47FBD79" w14:textId="49707168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Vyhřívané čelní sklo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4BBCD" w14:textId="5259F7C0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9657EA" w14:paraId="7D5F3386" w14:textId="77777777" w:rsidTr="00703492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2C937C4D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</w:t>
            </w:r>
            <w:r w:rsidRPr="006D64EC">
              <w:rPr>
                <w:rFonts w:ascii="Arial" w:hAnsi="Arial" w:cs="Arial"/>
                <w:color w:val="000000"/>
                <w:sz w:val="20"/>
              </w:rPr>
              <w:t>lektricky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6D64EC">
              <w:rPr>
                <w:rFonts w:ascii="Arial" w:hAnsi="Arial" w:cs="Arial"/>
                <w:color w:val="000000"/>
                <w:sz w:val="20"/>
              </w:rPr>
              <w:t>ovladateln</w:t>
            </w:r>
            <w:r>
              <w:rPr>
                <w:rFonts w:ascii="Arial" w:hAnsi="Arial" w:cs="Arial"/>
                <w:color w:val="000000"/>
                <w:sz w:val="20"/>
              </w:rPr>
              <w:t>é víko</w:t>
            </w:r>
            <w:r w:rsidRPr="006D64EC">
              <w:rPr>
                <w:rFonts w:ascii="Arial" w:hAnsi="Arial" w:cs="Arial"/>
                <w:color w:val="000000"/>
                <w:sz w:val="20"/>
              </w:rPr>
              <w:t xml:space="preserve"> zavazadlového prostoru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05FF2BD4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9657EA" w14:paraId="69CBE567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8489224" w14:textId="29ED82D2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Boční airbagy vzadu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B4FAA" w14:textId="43E3CF47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9657EA" w14:paraId="335D1AC4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E2C868B" w14:textId="17C08670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Adaptivní vedení v jízdním pruhu vč. nouzového asistenta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5E7EA1ED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9657EA" w14:paraId="0FC542A4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A36F95" w14:textId="6C9E87A3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 xml:space="preserve">Asistent dálkových 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a potkávacích </w:t>
            </w:r>
            <w:r w:rsidRPr="006D64EC">
              <w:rPr>
                <w:rFonts w:ascii="Arial" w:hAnsi="Arial" w:cs="Arial"/>
                <w:color w:val="000000"/>
                <w:sz w:val="20"/>
              </w:rPr>
              <w:t>světel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C57E8" w14:textId="79C8391A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D0E0A" w:rsidRPr="009657EA" w14:paraId="419D2EBD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D9A3BA9" w14:textId="182E8019" w:rsidR="005D0E0A" w:rsidRPr="0080065F" w:rsidRDefault="005D0E0A" w:rsidP="005D0E0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Asistent změny jízdního pruhu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F9112" w14:textId="6948C75B" w:rsidR="005D0E0A" w:rsidRPr="004C3792" w:rsidRDefault="005D0E0A" w:rsidP="005D0E0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7C4FC" w14:textId="77777777" w:rsidR="00396409" w:rsidRDefault="00396409">
      <w:pPr>
        <w:spacing w:after="0"/>
      </w:pPr>
      <w:r>
        <w:separator/>
      </w:r>
    </w:p>
  </w:endnote>
  <w:endnote w:type="continuationSeparator" w:id="0">
    <w:p w14:paraId="76EAA859" w14:textId="77777777" w:rsidR="00396409" w:rsidRDefault="003964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F69BC" w14:textId="77777777" w:rsidR="00396409" w:rsidRDefault="00396409">
      <w:pPr>
        <w:spacing w:after="0"/>
      </w:pPr>
      <w:r>
        <w:separator/>
      </w:r>
    </w:p>
  </w:footnote>
  <w:footnote w:type="continuationSeparator" w:id="0">
    <w:p w14:paraId="6FEB98D4" w14:textId="77777777" w:rsidR="00396409" w:rsidRDefault="0039640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5D0E0A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5D0E0A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5D0E0A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5D0E0A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5D0E0A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6271"/>
    <w:rsid w:val="000727D4"/>
    <w:rsid w:val="00087885"/>
    <w:rsid w:val="0009039B"/>
    <w:rsid w:val="00096B34"/>
    <w:rsid w:val="001E230C"/>
    <w:rsid w:val="00253973"/>
    <w:rsid w:val="002808A2"/>
    <w:rsid w:val="002E1537"/>
    <w:rsid w:val="00396409"/>
    <w:rsid w:val="00447B6A"/>
    <w:rsid w:val="004A0E47"/>
    <w:rsid w:val="004C3792"/>
    <w:rsid w:val="004D074C"/>
    <w:rsid w:val="00500741"/>
    <w:rsid w:val="005D0E0A"/>
    <w:rsid w:val="00630C7E"/>
    <w:rsid w:val="006E7664"/>
    <w:rsid w:val="00703492"/>
    <w:rsid w:val="007401DF"/>
    <w:rsid w:val="00763680"/>
    <w:rsid w:val="007D73C7"/>
    <w:rsid w:val="0080065F"/>
    <w:rsid w:val="00805058"/>
    <w:rsid w:val="00805C03"/>
    <w:rsid w:val="00830723"/>
    <w:rsid w:val="00856565"/>
    <w:rsid w:val="0087669C"/>
    <w:rsid w:val="00885FEB"/>
    <w:rsid w:val="008B7095"/>
    <w:rsid w:val="008C6301"/>
    <w:rsid w:val="008C634D"/>
    <w:rsid w:val="009866A8"/>
    <w:rsid w:val="009A4879"/>
    <w:rsid w:val="009A6AA0"/>
    <w:rsid w:val="009B5116"/>
    <w:rsid w:val="009F588C"/>
    <w:rsid w:val="00A41FD7"/>
    <w:rsid w:val="00A87CDB"/>
    <w:rsid w:val="00AE6241"/>
    <w:rsid w:val="00B115F9"/>
    <w:rsid w:val="00BB6920"/>
    <w:rsid w:val="00BD0B67"/>
    <w:rsid w:val="00BD0F55"/>
    <w:rsid w:val="00CB01DA"/>
    <w:rsid w:val="00CF230F"/>
    <w:rsid w:val="00D17ABA"/>
    <w:rsid w:val="00D31338"/>
    <w:rsid w:val="00D65E00"/>
    <w:rsid w:val="00D75535"/>
    <w:rsid w:val="00DC0146"/>
    <w:rsid w:val="00E06737"/>
    <w:rsid w:val="00E16CCD"/>
    <w:rsid w:val="00ED02E6"/>
    <w:rsid w:val="00EF10E7"/>
    <w:rsid w:val="00EF28AB"/>
    <w:rsid w:val="00F5642A"/>
    <w:rsid w:val="00F93DDC"/>
    <w:rsid w:val="00FA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Normlnweb">
    <w:name w:val="Normal (Web)"/>
    <w:basedOn w:val="Normln"/>
    <w:uiPriority w:val="99"/>
    <w:unhideWhenUsed/>
    <w:rsid w:val="002808A2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0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455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45</cp:revision>
  <dcterms:created xsi:type="dcterms:W3CDTF">2021-12-09T13:43:00Z</dcterms:created>
  <dcterms:modified xsi:type="dcterms:W3CDTF">2022-12-12T13:00:00Z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2022-11-14T08:54:10Z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9a56a613-8fac-4049-b198-1c6c24c1a1f5</vt:lpwstr>
  </property>
  <property fmtid="{D5CDD505-2E9C-101B-9397-08002B2CF9AE}" pid="8" name="MSIP_Label_42f063bf-ce3a-473c-8609-3866002c85b0_ContentBits">
    <vt:lpwstr>0</vt:lpwstr>
  </property>
</Properties>
</file>